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B37B90" w:rsidRDefault="00F64A28" w:rsidP="00F64A28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6.8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 xml:space="preserve">Wdrożenie kompleksowych programów zdrowotnych </w:t>
      </w:r>
      <w:r w:rsidR="00583285">
        <w:rPr>
          <w:rFonts w:ascii="Arial" w:hAnsi="Arial" w:cs="Arial"/>
          <w:bCs/>
          <w:i/>
          <w:sz w:val="20"/>
          <w:szCs w:val="20"/>
        </w:rPr>
        <w:t xml:space="preserve">oraz przedsięwzięć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>zapobiegających istotnym problemom zdrowotnych regionu oraz dotyczących chorób negatywnie wpływających na rynek pracy, ułatwiających powroty do pracy, umożliwiających wydłużenie aktywności zawodowej oraz zwiększenie zgłaszalności na badania profilaktyczne</w:t>
      </w:r>
      <w:r w:rsidR="00B37B90">
        <w:rPr>
          <w:rFonts w:ascii="Arial" w:hAnsi="Arial" w:cs="Arial"/>
          <w:bCs/>
          <w:i/>
          <w:sz w:val="20"/>
          <w:szCs w:val="20"/>
        </w:rPr>
        <w:t xml:space="preserve"> </w:t>
      </w:r>
      <w:r w:rsidR="00B42223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– </w:t>
      </w:r>
      <w:r w:rsidR="00B42223" w:rsidRPr="0048576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tryb pozakonkursowy</w:t>
      </w:r>
      <w:r w:rsidR="00EB4004" w:rsidRPr="00B37B90" w:rsidDel="00EB400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:rsidR="005F31F9" w:rsidRPr="00B37B90" w:rsidRDefault="005F31F9" w:rsidP="00F64A28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- </w:t>
      </w:r>
      <w:r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kryteria </w:t>
      </w:r>
      <w:r w:rsidR="00730D3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szczegółowe</w:t>
      </w:r>
      <w:r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B37B90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– typ </w:t>
      </w:r>
      <w:bookmarkStart w:id="0" w:name="_GoBack"/>
      <w:bookmarkEnd w:id="0"/>
      <w:r w:rsidR="000545B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6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 Rynek Pracy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8vi Aktywne i zdrowe starzenie się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6.8 Wdrożenie kompleksowych programów zdrowotnych </w:t>
            </w:r>
            <w:r w:rsidR="00583285">
              <w:rPr>
                <w:rFonts w:ascii="Arial" w:eastAsia="MyriadPro-Regular" w:hAnsi="Arial" w:cs="Arial"/>
                <w:sz w:val="20"/>
                <w:szCs w:val="20"/>
              </w:rPr>
              <w:t xml:space="preserve">oraz przedsięwzięć </w:t>
            </w: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zapobiegających istotnym problemom zdrowotnym regionu dotyczących chorób negatywnie wpływających na rynek pracy, ułatwiających powroty do pracy, umożliwiających wydłużenie aktywności zawodowej oraz zwiększenie zgłaszalności na badania profilaktyczne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F39FB" w:rsidRDefault="00730D3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 xml:space="preserve">Zgodność wsparcia </w:t>
            </w:r>
          </w:p>
          <w:p w:rsidR="00F64A28" w:rsidRPr="00EF39FB" w:rsidRDefault="00F64A2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1. W ramach projektu realizowane jest wsparcie oparte o zidentyfikowane potrzeby związane z zapobieganiem i zwalczaniem skutków pandemii COVID 19.</w:t>
            </w:r>
          </w:p>
          <w:p w:rsidR="00EF39FB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EF39FB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2. 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  <w:p w:rsidR="00EF39FB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EF39FB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3. Projekt zakłada, iż realizacja świadczeń zdrowotnych odbywać się będzie wyłącznie przez podmioty wykonujące działalność leczniczą uprawnione do tego na mocy przepisów prawa powszechnie obowiązującego.</w:t>
            </w:r>
          </w:p>
          <w:p w:rsidR="00EF39FB" w:rsidRPr="00EF39FB" w:rsidRDefault="00EF39FB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EF39FB" w:rsidRPr="00EF39FB" w:rsidRDefault="00EF39FB" w:rsidP="00E9594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 xml:space="preserve">4. Okres realizacji projektu trwa nie dłużej niż do </w:t>
            </w:r>
            <w:del w:id="1" w:author="dkorczynska" w:date="2020-05-12T07:47:00Z">
              <w:r w:rsidRPr="00EF39FB" w:rsidDel="00E95942">
                <w:rPr>
                  <w:rFonts w:ascii="Arial" w:hAnsi="Arial" w:cs="Arial"/>
                  <w:sz w:val="18"/>
                  <w:szCs w:val="18"/>
                </w:rPr>
                <w:delText xml:space="preserve">30.06.2023 </w:delText>
              </w:r>
            </w:del>
            <w:ins w:id="2" w:author="dkorczynska" w:date="2020-05-12T07:47:00Z">
              <w:r w:rsidR="00E95942">
                <w:rPr>
                  <w:rFonts w:ascii="Arial" w:hAnsi="Arial" w:cs="Arial"/>
                  <w:sz w:val="18"/>
                  <w:szCs w:val="18"/>
                </w:rPr>
                <w:t xml:space="preserve"> 31.12.2020 </w:t>
              </w:r>
            </w:ins>
            <w:r w:rsidRPr="00EF39FB">
              <w:rPr>
                <w:rFonts w:ascii="Arial" w:hAnsi="Arial" w:cs="Arial"/>
                <w:sz w:val="18"/>
                <w:szCs w:val="18"/>
              </w:rPr>
              <w:t xml:space="preserve">r. W uzasadnionych przypadkach na etapie realizacji projektu na wniosek lub </w:t>
            </w:r>
            <w:r w:rsidRPr="00EF39FB">
              <w:rPr>
                <w:rFonts w:ascii="Arial" w:hAnsi="Arial" w:cs="Arial"/>
                <w:sz w:val="18"/>
                <w:szCs w:val="18"/>
              </w:rPr>
              <w:lastRenderedPageBreak/>
              <w:t xml:space="preserve">za zgodą IP, dopuszcza się możliwość odstępstwa w zakresie warunku zakończenia projektu do </w:t>
            </w:r>
            <w:del w:id="3" w:author="dkorczynska" w:date="2020-05-12T07:47:00Z">
              <w:r w:rsidRPr="00EF39FB" w:rsidDel="00E95942">
                <w:rPr>
                  <w:rFonts w:ascii="Arial" w:hAnsi="Arial" w:cs="Arial"/>
                  <w:sz w:val="18"/>
                  <w:szCs w:val="18"/>
                </w:rPr>
                <w:delText xml:space="preserve">30 czerwca 2023 </w:delText>
              </w:r>
            </w:del>
            <w:ins w:id="4" w:author="dkorczynska" w:date="2020-05-12T07:47:00Z">
              <w:r w:rsidR="00E95942">
                <w:rPr>
                  <w:rFonts w:ascii="Arial" w:hAnsi="Arial" w:cs="Arial"/>
                  <w:sz w:val="18"/>
                  <w:szCs w:val="18"/>
                </w:rPr>
                <w:t xml:space="preserve"> 31.12.2020 </w:t>
              </w:r>
            </w:ins>
            <w:r w:rsidRPr="00EF39FB">
              <w:rPr>
                <w:rFonts w:ascii="Arial" w:hAnsi="Arial" w:cs="Arial"/>
                <w:sz w:val="18"/>
                <w:szCs w:val="18"/>
              </w:rPr>
              <w:t>roku.</w:t>
            </w:r>
          </w:p>
        </w:tc>
        <w:tc>
          <w:tcPr>
            <w:tcW w:w="4598" w:type="dxa"/>
            <w:shd w:val="clear" w:color="auto" w:fill="auto"/>
          </w:tcPr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lastRenderedPageBreak/>
              <w:t>Spełnienie kryterium jest konieczne do przyznania dofinansowania.</w:t>
            </w:r>
          </w:p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Projekty niespełniające kryterium kierowane są do poprawy lub uzupełnienia.</w:t>
            </w:r>
          </w:p>
          <w:p w:rsidR="00EF39FB" w:rsidRPr="00EF39FB" w:rsidRDefault="00EF39FB" w:rsidP="00EF39FB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Ocena spełniania kryterium polega na przypisaniu wartości logicznych „tak”, „nie”.</w:t>
            </w:r>
          </w:p>
          <w:p w:rsidR="00F64A28" w:rsidRPr="00EF39FB" w:rsidRDefault="00F64A2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1B4" w:rsidRDefault="00E411B4">
      <w:pPr>
        <w:spacing w:after="0" w:line="240" w:lineRule="auto"/>
      </w:pPr>
      <w:r>
        <w:separator/>
      </w:r>
    </w:p>
  </w:endnote>
  <w:endnote w:type="continuationSeparator" w:id="0">
    <w:p w:rsidR="00E411B4" w:rsidRDefault="00E4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E417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4176E">
              <w:rPr>
                <w:b/>
                <w:sz w:val="24"/>
                <w:szCs w:val="24"/>
              </w:rPr>
              <w:fldChar w:fldCharType="separate"/>
            </w:r>
            <w:r w:rsidR="00E95942">
              <w:rPr>
                <w:b/>
                <w:noProof/>
              </w:rPr>
              <w:t>1</w:t>
            </w:r>
            <w:r w:rsidR="00E4176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417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4176E">
              <w:rPr>
                <w:b/>
                <w:sz w:val="24"/>
                <w:szCs w:val="24"/>
              </w:rPr>
              <w:fldChar w:fldCharType="separate"/>
            </w:r>
            <w:r w:rsidR="00E95942">
              <w:rPr>
                <w:b/>
                <w:noProof/>
              </w:rPr>
              <w:t>2</w:t>
            </w:r>
            <w:r w:rsidR="00E4176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E411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1B4" w:rsidRDefault="00E411B4">
      <w:pPr>
        <w:spacing w:after="0" w:line="240" w:lineRule="auto"/>
      </w:pPr>
      <w:r>
        <w:separator/>
      </w:r>
    </w:p>
  </w:footnote>
  <w:footnote w:type="continuationSeparator" w:id="0">
    <w:p w:rsidR="00E411B4" w:rsidRDefault="00E41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0BFD"/>
    <w:rsid w:val="000251F0"/>
    <w:rsid w:val="000545B5"/>
    <w:rsid w:val="0005769F"/>
    <w:rsid w:val="000622F6"/>
    <w:rsid w:val="00090697"/>
    <w:rsid w:val="00093C9A"/>
    <w:rsid w:val="000B3BF8"/>
    <w:rsid w:val="000E71EA"/>
    <w:rsid w:val="000E7FB6"/>
    <w:rsid w:val="000F3C2D"/>
    <w:rsid w:val="00101195"/>
    <w:rsid w:val="00151C97"/>
    <w:rsid w:val="00153B2F"/>
    <w:rsid w:val="001628C0"/>
    <w:rsid w:val="00163E52"/>
    <w:rsid w:val="001741EB"/>
    <w:rsid w:val="001A5E89"/>
    <w:rsid w:val="001F3D87"/>
    <w:rsid w:val="002237E2"/>
    <w:rsid w:val="00241C90"/>
    <w:rsid w:val="002518F1"/>
    <w:rsid w:val="00265204"/>
    <w:rsid w:val="00293C23"/>
    <w:rsid w:val="002A6355"/>
    <w:rsid w:val="002B3EEA"/>
    <w:rsid w:val="002D30A2"/>
    <w:rsid w:val="00300663"/>
    <w:rsid w:val="0033192B"/>
    <w:rsid w:val="003440F4"/>
    <w:rsid w:val="00367C06"/>
    <w:rsid w:val="00392D1C"/>
    <w:rsid w:val="00395FD5"/>
    <w:rsid w:val="003D202B"/>
    <w:rsid w:val="003F1161"/>
    <w:rsid w:val="0040210A"/>
    <w:rsid w:val="00417DDF"/>
    <w:rsid w:val="00424539"/>
    <w:rsid w:val="00454250"/>
    <w:rsid w:val="0045632F"/>
    <w:rsid w:val="0046203E"/>
    <w:rsid w:val="0048576B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40A1E"/>
    <w:rsid w:val="00547180"/>
    <w:rsid w:val="00566957"/>
    <w:rsid w:val="0057348C"/>
    <w:rsid w:val="00583285"/>
    <w:rsid w:val="005B0307"/>
    <w:rsid w:val="005B19CD"/>
    <w:rsid w:val="005B5D15"/>
    <w:rsid w:val="005E40F9"/>
    <w:rsid w:val="005F31F9"/>
    <w:rsid w:val="00603067"/>
    <w:rsid w:val="00606231"/>
    <w:rsid w:val="006710C5"/>
    <w:rsid w:val="006B4B92"/>
    <w:rsid w:val="006D4EC3"/>
    <w:rsid w:val="0070037F"/>
    <w:rsid w:val="00711BDE"/>
    <w:rsid w:val="00716FAA"/>
    <w:rsid w:val="007242EC"/>
    <w:rsid w:val="00730D38"/>
    <w:rsid w:val="007523EA"/>
    <w:rsid w:val="0075579E"/>
    <w:rsid w:val="0077002C"/>
    <w:rsid w:val="0079421A"/>
    <w:rsid w:val="00795741"/>
    <w:rsid w:val="0079605A"/>
    <w:rsid w:val="007A13CC"/>
    <w:rsid w:val="007A4F74"/>
    <w:rsid w:val="007C2209"/>
    <w:rsid w:val="007D0759"/>
    <w:rsid w:val="007F31BF"/>
    <w:rsid w:val="00813CCE"/>
    <w:rsid w:val="00822AA4"/>
    <w:rsid w:val="0082576F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B562C"/>
    <w:rsid w:val="009C2925"/>
    <w:rsid w:val="009D56B7"/>
    <w:rsid w:val="00A649AA"/>
    <w:rsid w:val="00A73B45"/>
    <w:rsid w:val="00AB38F1"/>
    <w:rsid w:val="00AB6608"/>
    <w:rsid w:val="00B06F31"/>
    <w:rsid w:val="00B27544"/>
    <w:rsid w:val="00B31EE3"/>
    <w:rsid w:val="00B37B90"/>
    <w:rsid w:val="00B42223"/>
    <w:rsid w:val="00B75434"/>
    <w:rsid w:val="00B80E7B"/>
    <w:rsid w:val="00BA7F06"/>
    <w:rsid w:val="00BB5A8A"/>
    <w:rsid w:val="00BC19E6"/>
    <w:rsid w:val="00C065CC"/>
    <w:rsid w:val="00C233FD"/>
    <w:rsid w:val="00C26C86"/>
    <w:rsid w:val="00C30D79"/>
    <w:rsid w:val="00C327F7"/>
    <w:rsid w:val="00C83608"/>
    <w:rsid w:val="00CB67C1"/>
    <w:rsid w:val="00CC31B6"/>
    <w:rsid w:val="00CE6295"/>
    <w:rsid w:val="00CF26AC"/>
    <w:rsid w:val="00CF59AF"/>
    <w:rsid w:val="00D14470"/>
    <w:rsid w:val="00D46347"/>
    <w:rsid w:val="00D83125"/>
    <w:rsid w:val="00E411B4"/>
    <w:rsid w:val="00E4176E"/>
    <w:rsid w:val="00E6601A"/>
    <w:rsid w:val="00E7037E"/>
    <w:rsid w:val="00E822CD"/>
    <w:rsid w:val="00E8301E"/>
    <w:rsid w:val="00E95942"/>
    <w:rsid w:val="00EB36FE"/>
    <w:rsid w:val="00EB4004"/>
    <w:rsid w:val="00EB7233"/>
    <w:rsid w:val="00EC3B07"/>
    <w:rsid w:val="00EF39FB"/>
    <w:rsid w:val="00F0192F"/>
    <w:rsid w:val="00F113E1"/>
    <w:rsid w:val="00F57930"/>
    <w:rsid w:val="00F64A28"/>
    <w:rsid w:val="00F94583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97188-63DA-4DB6-9570-00C51FDF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dkorczynska</cp:lastModifiedBy>
  <cp:revision>2</cp:revision>
  <cp:lastPrinted>2019-09-27T06:53:00Z</cp:lastPrinted>
  <dcterms:created xsi:type="dcterms:W3CDTF">2020-05-12T05:47:00Z</dcterms:created>
  <dcterms:modified xsi:type="dcterms:W3CDTF">2020-05-12T05:47:00Z</dcterms:modified>
</cp:coreProperties>
</file>